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66FF43AA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BC09C6">
        <w:rPr>
          <w:rFonts w:ascii="Arial" w:hAnsi="Arial" w:cs="Arial"/>
          <w:szCs w:val="20"/>
        </w:rPr>
        <w:t xml:space="preserve">18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114639CA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>dell’Offerta Tecnica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7DB2AA6C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>Tecnica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A1B2D01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</w:t>
      </w:r>
      <w:r w:rsidR="00EB0C09">
        <w:rPr>
          <w:rFonts w:ascii="Arial" w:hAnsi="Arial" w:cs="Arial"/>
          <w:szCs w:val="20"/>
        </w:rPr>
        <w:t>,</w:t>
      </w:r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3139CB41" w:rsidR="002B1386" w:rsidRPr="00A4173E" w:rsidRDefault="002B1386" w:rsidP="00BC09C6">
      <w:pPr>
        <w:tabs>
          <w:tab w:val="center" w:pos="4135"/>
          <w:tab w:val="left" w:pos="4537"/>
        </w:tabs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  <w:r w:rsidR="00884F3F">
        <w:rPr>
          <w:rFonts w:ascii="Arial" w:hAnsi="Arial" w:cs="Arial"/>
          <w:b/>
          <w:i/>
          <w:szCs w:val="20"/>
        </w:rPr>
        <w:tab/>
      </w:r>
      <w:r w:rsidR="00884F3F">
        <w:rPr>
          <w:rFonts w:ascii="Arial" w:hAnsi="Arial" w:cs="Arial"/>
          <w:b/>
          <w:i/>
          <w:szCs w:val="20"/>
        </w:rPr>
        <w:tab/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B7984" w14:textId="77777777" w:rsidR="000C1BC2" w:rsidRDefault="000C1BC2" w:rsidP="009B4C30">
      <w:pPr>
        <w:spacing w:line="240" w:lineRule="auto"/>
      </w:pPr>
      <w:r>
        <w:separator/>
      </w:r>
    </w:p>
  </w:endnote>
  <w:endnote w:type="continuationSeparator" w:id="0">
    <w:p w14:paraId="2D909A24" w14:textId="77777777" w:rsidR="000C1BC2" w:rsidRDefault="000C1BC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A126" w14:textId="77777777" w:rsidR="003F0016" w:rsidRPr="003F0016" w:rsidRDefault="003F0016" w:rsidP="003F0016">
    <w:pPr>
      <w:pStyle w:val="Pidipagina"/>
      <w:rPr>
        <w:ins w:id="1" w:author="Autore"/>
        <w:sz w:val="18"/>
      </w:rPr>
    </w:pPr>
    <w:ins w:id="2" w:author="Autore">
      <w:r w:rsidRPr="003F0016">
        <w:rPr>
          <w:sz w:val="18"/>
        </w:rPr>
        <w:t>Moduli di dichiarazione - Gara a procedura aperta per l’affidamento di un accordo quadro avente ad oggetto la fornitura, messa in esercizio e manutenzione di centrali telefoniche e di prodotti, e servizi connessi per le pubbliche amministrazioni – ID 2857.</w:t>
      </w:r>
    </w:ins>
  </w:p>
  <w:p w14:paraId="496750FF" w14:textId="459A4CA8" w:rsidR="00BC09C6" w:rsidRPr="00BC09C6" w:rsidDel="003F0016" w:rsidRDefault="00BC09C6" w:rsidP="00BC09C6">
    <w:pPr>
      <w:pStyle w:val="Pidipagina"/>
      <w:rPr>
        <w:del w:id="3" w:author="Autore"/>
        <w:sz w:val="18"/>
      </w:rPr>
    </w:pPr>
    <w:del w:id="4" w:author="Autore">
      <w:r w:rsidRPr="00BC09C6" w:rsidDel="003F0016">
        <w:rPr>
          <w:sz w:val="18"/>
        </w:rPr>
        <w:delText>Classificazione Consip: Ambito Pubblico</w:delText>
      </w:r>
    </w:del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6616F" w14:textId="77777777" w:rsidR="000C1BC2" w:rsidRDefault="000C1BC2" w:rsidP="009B4C30">
      <w:pPr>
        <w:spacing w:line="240" w:lineRule="auto"/>
      </w:pPr>
      <w:r>
        <w:separator/>
      </w:r>
    </w:p>
  </w:footnote>
  <w:footnote w:type="continuationSeparator" w:id="0">
    <w:p w14:paraId="6B30AF19" w14:textId="77777777" w:rsidR="000C1BC2" w:rsidRDefault="000C1BC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580FA951" w:rsidR="008405CA" w:rsidRDefault="00952548" w:rsidP="00690CDE">
    <w:pPr>
      <w:pStyle w:val="Intestazione"/>
    </w:pPr>
    <w:del w:id="0" w:author="Autore">
      <w:r w:rsidRPr="0005165F" w:rsidDel="003F0016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30AA53EE" wp14:editId="6BDF67A8">
            <wp:simplePos x="0" y="0"/>
            <wp:positionH relativeFrom="column">
              <wp:posOffset>-720090</wp:posOffset>
            </wp:positionH>
            <wp:positionV relativeFrom="page">
              <wp:posOffset>360045</wp:posOffset>
            </wp:positionV>
            <wp:extent cx="1209600" cy="316800"/>
            <wp:effectExtent l="0" t="0" r="0" b="7620"/>
            <wp:wrapNone/>
            <wp:docPr id="1956040528" name="Immagine 1956040528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B507D"/>
    <w:rsid w:val="000C1BC2"/>
    <w:rsid w:val="000D709D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2E19D4"/>
    <w:rsid w:val="002E61BC"/>
    <w:rsid w:val="00307C1E"/>
    <w:rsid w:val="00331D33"/>
    <w:rsid w:val="00340E6B"/>
    <w:rsid w:val="00346924"/>
    <w:rsid w:val="003B29B2"/>
    <w:rsid w:val="003C35EC"/>
    <w:rsid w:val="003F0016"/>
    <w:rsid w:val="00422E89"/>
    <w:rsid w:val="00467A65"/>
    <w:rsid w:val="004E5D25"/>
    <w:rsid w:val="005436AA"/>
    <w:rsid w:val="00562E52"/>
    <w:rsid w:val="00601CE6"/>
    <w:rsid w:val="00603946"/>
    <w:rsid w:val="0063534C"/>
    <w:rsid w:val="00661E8F"/>
    <w:rsid w:val="00665A77"/>
    <w:rsid w:val="00684D71"/>
    <w:rsid w:val="006B18D2"/>
    <w:rsid w:val="0077570E"/>
    <w:rsid w:val="00787D68"/>
    <w:rsid w:val="00797B9B"/>
    <w:rsid w:val="007A64EE"/>
    <w:rsid w:val="007D6C14"/>
    <w:rsid w:val="007E69B5"/>
    <w:rsid w:val="0082450D"/>
    <w:rsid w:val="008405CA"/>
    <w:rsid w:val="00884F3F"/>
    <w:rsid w:val="008A571B"/>
    <w:rsid w:val="008B0E82"/>
    <w:rsid w:val="008D1C37"/>
    <w:rsid w:val="008E16B2"/>
    <w:rsid w:val="008E7077"/>
    <w:rsid w:val="0091578C"/>
    <w:rsid w:val="00927B89"/>
    <w:rsid w:val="00952548"/>
    <w:rsid w:val="00993A38"/>
    <w:rsid w:val="009B3BB3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AD381B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C09C6"/>
    <w:rsid w:val="00BE79E2"/>
    <w:rsid w:val="00BF6D36"/>
    <w:rsid w:val="00C15816"/>
    <w:rsid w:val="00C427B6"/>
    <w:rsid w:val="00C92CE3"/>
    <w:rsid w:val="00D21550"/>
    <w:rsid w:val="00D94ADF"/>
    <w:rsid w:val="00DB2D49"/>
    <w:rsid w:val="00DF5C5A"/>
    <w:rsid w:val="00E22E4B"/>
    <w:rsid w:val="00EA5FB3"/>
    <w:rsid w:val="00EB0C09"/>
    <w:rsid w:val="00EC6382"/>
    <w:rsid w:val="00EE6D65"/>
    <w:rsid w:val="00F05AD8"/>
    <w:rsid w:val="00F26D75"/>
    <w:rsid w:val="00FA4CB6"/>
    <w:rsid w:val="00FE5CEF"/>
    <w:rsid w:val="00FF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B0C0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35ceae5d1d0045f236fc541ba66af713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3bdae466a09ca90392dcabf41a593357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088078-8DAB-4AE9-A4E1-3443D54FB3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11501A-8123-4EF0-B27E-4AE894A9A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DC33B3-8097-43A1-ACEE-8F8A2B61ED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D21F26-3D27-403F-B053-5B1DB4C65F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2025-11-07T15:17:00Z</dcterms:created>
  <dcterms:modified xsi:type="dcterms:W3CDTF">2025-11-12T09:01:00Z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